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8AD" w:rsidRPr="00BC58AD" w:rsidRDefault="00BC58AD" w:rsidP="00BC58AD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BC58AD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Повседневная жизнь и быт при Петре I 8 класс</w:t>
      </w:r>
    </w:p>
    <w:p w:rsidR="00BC58AD" w:rsidRPr="00BC58AD" w:rsidRDefault="00BC58AD" w:rsidP="00BC58AD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BC58AD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Повседневная жизнь и быт при Петре I для учащихся 8 класса с ответами. Те</w:t>
      </w:r>
      <w:proofErr w:type="gramStart"/>
      <w:r w:rsidRPr="00BC58AD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BC58AD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10 заданий.</w:t>
      </w:r>
    </w:p>
    <w:p w:rsidR="00BC58AD" w:rsidRPr="00BC58AD" w:rsidRDefault="00BC58AD" w:rsidP="00BC58AD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BC58AD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было основной обязанностью дворян в годы правления Петра I?</w:t>
        </w:r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участие в судопроизводстве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служба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образование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организация балов</w:t>
        </w:r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изменилось в повседневной жизни дворян в годы правления Петра I?</w:t>
        </w:r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дворяне обязаны были являться в церковь по празднич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ным дням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дворяне стали крестить детей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для дворян была введена новая, на немецкий манер, мода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4) </w:t>
        </w:r>
        <w:proofErr w:type="gramEnd"/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дворяне были освобождены от всякой службы</w:t>
        </w:r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Отметьте популярное место прогулок у дворян </w:t>
        </w:r>
        <w:proofErr w:type="gramStart"/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начале</w:t>
        </w:r>
        <w:proofErr w:type="gramEnd"/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XVIII в. в новой столице государства.</w:t>
        </w:r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Красная площадь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Летний сад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территория Кремля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площадь возле Николаевского вокзала</w:t>
        </w:r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слой населения в целом легче переходил на европей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ский образ жизни, моду и другие новшества?</w:t>
        </w:r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обедневшие дворяне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владельческие крестьяне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зажиточные дворяне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жители окраин</w:t>
        </w:r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Отметьте название крестьянской общины в XVIII в.</w:t>
        </w:r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мир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коллектив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кооператив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общество</w:t>
        </w:r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6.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Почему петровские указы о детализации крестьянских работ не всегда выполнялись на практике?</w:t>
        </w:r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особенности работ регулировались указами, но законода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тельных актов было недостаточно, поэтому часть работ не выполнялась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особенности работ зависели от местных условий, что не всегда учитывалось в царских указах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дворяне не сообщали своим крестьянам об указах государя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 государя не было возможности лично проконтролиро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вать работу крестьян в поле</w:t>
        </w:r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относились крестьяне к нарушителю традиций общи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ны?</w:t>
        </w:r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деревне легко воспринимали новшества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любое новшество должно было обсуждаться на сходе жи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телей деревни, а после вводилась обязательная процеду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ра голосования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любое новшество категорически не воспринималось в де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ревне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новшества воспринимались с трудом, соблюдение тради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ций было чрезвычайно важно для жизни общины</w:t>
        </w:r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Назовите один из самых популярных праздников горожан в XVIII в.</w:t>
        </w:r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день основания Санкт-Петербурга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Рождество Христово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годовщина начала Северной войны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день рождения главы городского управления</w:t>
        </w:r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новая деталь женского гардероба стала распространяться в России с начала XVIII в.?</w:t>
        </w:r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чепец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пояс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корсет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туфли</w:t>
        </w:r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новый вид времяпрепровождения появился в годы правления Петра I?</w:t>
        </w:r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путешествия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театральные представления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ассамблеи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домашние концерты</w:t>
        </w:r>
      </w:ins>
    </w:p>
    <w:p w:rsidR="00BC58AD" w:rsidRPr="00BC58AD" w:rsidRDefault="00BC58AD" w:rsidP="00BC58AD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2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3" w:author="Unknown">
        <w:r w:rsidRPr="00BC58AD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1.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продолжительности была служба дворян в эпоху Петра I?</w:t>
        </w:r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один год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два года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25 лет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</w:t>
        </w:r>
        <w:proofErr w:type="gramStart"/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пожизненная</w:t>
        </w:r>
        <w:proofErr w:type="gramEnd"/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Какова была система обучения дворян на службе в годы правления Петра I?</w:t>
        </w:r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служба была строго организована, было много професси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ональных учителей и множество учебников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дворяне зачастую самостоятельно обучались в ходе службы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дворяне сначала изучали иностранные языки, а затем уезжали учиться за границу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дворяне в первую очередь изучали литературу и фран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цузский язык, а математика считалась необязательной наукой</w:t>
        </w:r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новая привычка распространилась среди дворян в годы правления Петра I?</w:t>
        </w:r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курение табака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чтение книг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игра в лапту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празднование Масленицы</w:t>
        </w:r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Особенностью жизни крестьянской общины был обычай</w:t>
        </w:r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нести ответственность только за себя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обращаться за юридической помощью к государству во всех сложных случаях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соблюдать круговую поруку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организовывать сельскохозяйственные работы по ин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струкции властей</w:t>
        </w:r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Отметьте другое название города или его ремесленной части.</w:t>
        </w:r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уголок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ограда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посад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сад</w:t>
        </w:r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Одним из популярных развлечений горожан был</w:t>
        </w:r>
        <w:proofErr w:type="gramStart"/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и(</w:t>
        </w:r>
        <w:proofErr w:type="gramEnd"/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-о)</w:t>
        </w:r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кулачные бои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олимпийские игры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концерты приезжих европейских артистов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чтение книг</w:t>
        </w:r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7.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Введение новшеств в повседневной жизни сопровождалось и новыми принудительными тяготами. Отметьте одну из них.</w:t>
        </w:r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выплата налогов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отправка на строительство крепостей и каналов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организация торговли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занятие ремеслом</w:t>
        </w:r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Отличительной особенностью архитектурной застройки Петербурга были</w:t>
        </w:r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мощёные улицы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строго прямые улицы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большие площади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дома для складов оружия</w:t>
        </w:r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предмет был новинкой в костюме европейского типа у мужчин знатного происхождения со времён правления Петра I?</w:t>
        </w:r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кафтан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сапоги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парик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пояс</w:t>
        </w:r>
      </w:ins>
    </w:p>
    <w:p w:rsidR="00BC58AD" w:rsidRPr="00BC58AD" w:rsidRDefault="00BC58AD" w:rsidP="00BC58AD">
      <w:pP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BC58A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Жители крупных городов России могли узнавать новости о европейской жизни во время правления Петра I </w:t>
        </w:r>
        <w:proofErr w:type="gramStart"/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из</w:t>
        </w:r>
        <w:proofErr w:type="gramEnd"/>
      </w:ins>
    </w:p>
    <w:p w:rsidR="00BC58AD" w:rsidRPr="00BC58AD" w:rsidRDefault="00BC58AD" w:rsidP="00BC58AD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разговоров по телефону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европейских хроник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газеты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 радио</w:t>
        </w:r>
      </w:ins>
    </w:p>
    <w:p w:rsidR="00BC58AD" w:rsidRPr="00BC58AD" w:rsidRDefault="00BC58AD" w:rsidP="00BC58AD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BC58AD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Повседневная жизнь и быт при Петре I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C58AD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7-4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8-2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10-3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C58AD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2-2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8-2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</w:t>
        </w:r>
        <w:r w:rsidRPr="00BC58A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10-3</w:t>
        </w:r>
      </w:ins>
    </w:p>
    <w:p w:rsidR="001125D2" w:rsidRDefault="001125D2">
      <w:bookmarkStart w:id="86" w:name="_GoBack"/>
      <w:bookmarkEnd w:id="86"/>
    </w:p>
    <w:sectPr w:rsidR="00112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F55"/>
    <w:rsid w:val="001125D2"/>
    <w:rsid w:val="00AE5F55"/>
    <w:rsid w:val="00BC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58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C58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58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58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BC5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C5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58AD"/>
    <w:rPr>
      <w:b/>
      <w:bCs/>
    </w:rPr>
  </w:style>
  <w:style w:type="character" w:customStyle="1" w:styleId="apple-converted-space">
    <w:name w:val="apple-converted-space"/>
    <w:basedOn w:val="a0"/>
    <w:rsid w:val="00BC58AD"/>
  </w:style>
  <w:style w:type="paragraph" w:customStyle="1" w:styleId="sertxt">
    <w:name w:val="sertxt"/>
    <w:basedOn w:val="a"/>
    <w:rsid w:val="00BC5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58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C58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58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58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BC5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C5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58AD"/>
    <w:rPr>
      <w:b/>
      <w:bCs/>
    </w:rPr>
  </w:style>
  <w:style w:type="character" w:customStyle="1" w:styleId="apple-converted-space">
    <w:name w:val="apple-converted-space"/>
    <w:basedOn w:val="a0"/>
    <w:rsid w:val="00BC58AD"/>
  </w:style>
  <w:style w:type="paragraph" w:customStyle="1" w:styleId="sertxt">
    <w:name w:val="sertxt"/>
    <w:basedOn w:val="a"/>
    <w:rsid w:val="00BC5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9434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366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675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2019-01-29T08:38:00Z</dcterms:created>
  <dcterms:modified xsi:type="dcterms:W3CDTF">2019-01-29T08:38:00Z</dcterms:modified>
</cp:coreProperties>
</file>